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135A07">
        <w:rPr>
          <w:rFonts w:ascii="Arial" w:hAnsi="Arial" w:cs="Arial"/>
          <w:b/>
          <w:sz w:val="20"/>
          <w:szCs w:val="20"/>
        </w:rPr>
        <w:t>III/</w:t>
      </w:r>
      <w:r w:rsidR="005F3AAD">
        <w:rPr>
          <w:rFonts w:ascii="Arial" w:hAnsi="Arial" w:cs="Arial"/>
          <w:b/>
          <w:sz w:val="20"/>
          <w:szCs w:val="20"/>
        </w:rPr>
        <w:t>11244</w:t>
      </w:r>
      <w:r w:rsidR="007E48AE">
        <w:rPr>
          <w:rFonts w:ascii="Arial" w:hAnsi="Arial" w:cs="Arial"/>
          <w:b/>
          <w:sz w:val="20"/>
          <w:szCs w:val="20"/>
        </w:rPr>
        <w:t xml:space="preserve"> Pavlov, most ev. č. </w:t>
      </w:r>
      <w:r w:rsidR="00135A07">
        <w:rPr>
          <w:rFonts w:ascii="Arial" w:hAnsi="Arial" w:cs="Arial"/>
          <w:b/>
          <w:sz w:val="20"/>
          <w:szCs w:val="20"/>
        </w:rPr>
        <w:t>11244-1</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0599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0599B">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5F3AAD" w:rsidP="006E11F6">
          <w:pPr>
            <w:spacing w:after="120"/>
            <w:rPr>
              <w:rFonts w:ascii="Arial" w:hAnsi="Arial" w:cs="Arial"/>
              <w:b/>
              <w:sz w:val="16"/>
              <w:szCs w:val="16"/>
            </w:rPr>
          </w:pPr>
          <w:r>
            <w:rPr>
              <w:rFonts w:ascii="Arial" w:hAnsi="Arial" w:cs="Arial"/>
              <w:b/>
              <w:sz w:val="16"/>
              <w:szCs w:val="16"/>
            </w:rPr>
            <w:t>III/11244</w:t>
          </w:r>
          <w:r w:rsidR="00135A07">
            <w:rPr>
              <w:rFonts w:ascii="Arial" w:hAnsi="Arial" w:cs="Arial"/>
              <w:b/>
              <w:sz w:val="16"/>
              <w:szCs w:val="16"/>
            </w:rPr>
            <w:t xml:space="preserve"> Pavlov, most ev. č. 11244-1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35A07"/>
    <w:rsid w:val="00165B60"/>
    <w:rsid w:val="00192BB2"/>
    <w:rsid w:val="001F51BD"/>
    <w:rsid w:val="001F7E92"/>
    <w:rsid w:val="00212951"/>
    <w:rsid w:val="00242172"/>
    <w:rsid w:val="00263365"/>
    <w:rsid w:val="002B4502"/>
    <w:rsid w:val="0030599B"/>
    <w:rsid w:val="003B7F2B"/>
    <w:rsid w:val="003C1001"/>
    <w:rsid w:val="004A07C6"/>
    <w:rsid w:val="004D6AA6"/>
    <w:rsid w:val="0050004C"/>
    <w:rsid w:val="00552112"/>
    <w:rsid w:val="00555069"/>
    <w:rsid w:val="005A695F"/>
    <w:rsid w:val="005F3AAD"/>
    <w:rsid w:val="00635070"/>
    <w:rsid w:val="006C4204"/>
    <w:rsid w:val="006E11F6"/>
    <w:rsid w:val="007155E4"/>
    <w:rsid w:val="00791A63"/>
    <w:rsid w:val="007A50D8"/>
    <w:rsid w:val="007E48AE"/>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13</Pages>
  <Words>4731</Words>
  <Characters>27917</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2024-04-23T11:00:00Z</dcterms:modified>
</cp:coreProperties>
</file>